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540" w:rsidRPr="00965043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</w:p>
    <w:p w:rsidR="004068A3" w:rsidRPr="00965043" w:rsidRDefault="007D3BDA" w:rsidP="004955D0">
      <w:pPr>
        <w:tabs>
          <w:tab w:val="right" w:pos="10207"/>
        </w:tabs>
        <w:spacing w:line="276" w:lineRule="auto"/>
        <w:ind w:left="5670" w:right="-2" w:firstLine="0"/>
        <w:jc w:val="center"/>
        <w:rPr>
          <w:b/>
          <w:sz w:val="26"/>
          <w:szCs w:val="26"/>
        </w:rPr>
      </w:pPr>
      <w:r w:rsidRPr="00965043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40640</wp:posOffset>
                </wp:positionV>
                <wp:extent cx="3019425" cy="80962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52"/>
                              <w:gridCol w:w="1295"/>
                            </w:tblGrid>
                            <w:tr w:rsidR="007D3BDA" w:rsidRPr="000612F7" w:rsidTr="00361E0B">
                              <w:tc>
                                <w:tcPr>
                                  <w:tcW w:w="3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7D3BDA" w:rsidRPr="007D3BDA" w:rsidRDefault="007D3BDA" w:rsidP="007D3BDA">
                                  <w:pPr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2" w:firstLine="2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D3BD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Номер ТЗ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7D3BDA" w:rsidRPr="007D3BDA" w:rsidRDefault="007D3BDA" w:rsidP="007D3BDA">
                                  <w:pPr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2" w:firstLine="2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D3BDA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306I_</w:t>
                                  </w:r>
                                </w:p>
                              </w:tc>
                            </w:tr>
                            <w:tr w:rsidR="007D3BDA" w:rsidRPr="000612F7" w:rsidTr="00361E0B">
                              <w:tc>
                                <w:tcPr>
                                  <w:tcW w:w="3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7D3BDA" w:rsidRPr="007D3BDA" w:rsidRDefault="007D3BDA" w:rsidP="007D3BDA">
                                  <w:pPr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2" w:firstLine="29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D3BD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Номер материала </w:t>
                                  </w:r>
                                  <w:r w:rsidRPr="007D3BDA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SAP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7D3BDA" w:rsidRPr="007D3BDA" w:rsidRDefault="007D3BDA" w:rsidP="007D3BDA">
                                  <w:pPr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2" w:firstLine="2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D3BD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2309038</w:t>
                                  </w:r>
                                </w:p>
                              </w:tc>
                            </w:tr>
                          </w:tbl>
                          <w:p w:rsidR="007D3BDA" w:rsidRDefault="007D3BDA" w:rsidP="007D3BDA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.55pt;margin-top:3.2pt;width:237.75pt;height:6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" fillcolor="white [3201]" strokecolor="white [3212]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52"/>
                        <w:gridCol w:w="1295"/>
                      </w:tblGrid>
                      <w:tr w:rsidR="007D3BDA" w:rsidRPr="000612F7" w:rsidTr="00361E0B">
                        <w:tc>
                          <w:tcPr>
                            <w:tcW w:w="32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7D3BDA" w:rsidRPr="007D3BDA" w:rsidRDefault="007D3BDA" w:rsidP="007D3BDA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 w:firstLine="2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D3BDA">
                              <w:rPr>
                                <w:b/>
                                <w:sz w:val="24"/>
                                <w:szCs w:val="24"/>
                              </w:rPr>
                              <w:t>Номер ТЗ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7D3BDA" w:rsidRPr="007D3BDA" w:rsidRDefault="007D3BDA" w:rsidP="007D3BDA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 w:firstLine="2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D3BDA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306I_</w:t>
                            </w:r>
                          </w:p>
                        </w:tc>
                      </w:tr>
                      <w:tr w:rsidR="007D3BDA" w:rsidRPr="000612F7" w:rsidTr="00361E0B">
                        <w:tc>
                          <w:tcPr>
                            <w:tcW w:w="32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7D3BDA" w:rsidRPr="007D3BDA" w:rsidRDefault="007D3BDA" w:rsidP="007D3BDA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 w:firstLine="29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D3BD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Номер материала </w:t>
                            </w:r>
                            <w:r w:rsidRPr="007D3BDA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SAP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7D3BDA" w:rsidRPr="007D3BDA" w:rsidRDefault="007D3BDA" w:rsidP="007D3BDA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 w:firstLine="2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D3BDA">
                              <w:rPr>
                                <w:b/>
                                <w:sz w:val="24"/>
                                <w:szCs w:val="24"/>
                              </w:rPr>
                              <w:t>2309038</w:t>
                            </w:r>
                          </w:p>
                        </w:tc>
                      </w:tr>
                    </w:tbl>
                    <w:p w:rsidR="007D3BDA" w:rsidRDefault="007D3BDA" w:rsidP="007D3BDA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 w:rsidR="00637309" w:rsidRPr="00965043">
        <w:rPr>
          <w:b/>
          <w:sz w:val="26"/>
          <w:szCs w:val="26"/>
        </w:rPr>
        <w:t>УТВЕРЖДАЮ</w:t>
      </w:r>
    </w:p>
    <w:p w:rsidR="00567CAA" w:rsidRPr="00965043" w:rsidRDefault="003B2127" w:rsidP="004955D0">
      <w:pPr>
        <w:spacing w:line="276" w:lineRule="auto"/>
        <w:ind w:left="5670" w:right="-1" w:firstLine="709"/>
        <w:jc w:val="left"/>
        <w:rPr>
          <w:sz w:val="26"/>
          <w:szCs w:val="26"/>
        </w:rPr>
      </w:pPr>
      <w:r w:rsidRPr="00965043">
        <w:rPr>
          <w:sz w:val="26"/>
          <w:szCs w:val="26"/>
        </w:rPr>
        <w:t>Первый заместитель директора-главный инженер филиала ПАО "МРСК Центра" - "Смоленскэнерго"</w:t>
      </w:r>
    </w:p>
    <w:p w:rsidR="003B2127" w:rsidRPr="00965043" w:rsidRDefault="00CA6BF7" w:rsidP="00CA6BF7">
      <w:pPr>
        <w:spacing w:line="276" w:lineRule="auto"/>
        <w:ind w:left="5670" w:right="-1" w:firstLine="0"/>
        <w:jc w:val="right"/>
        <w:rPr>
          <w:sz w:val="26"/>
          <w:szCs w:val="26"/>
        </w:rPr>
      </w:pPr>
      <w:r w:rsidRPr="00965043">
        <w:rPr>
          <w:sz w:val="26"/>
          <w:szCs w:val="26"/>
        </w:rPr>
        <w:t>____________________</w:t>
      </w:r>
      <w:r w:rsidR="003B2127" w:rsidRPr="00965043">
        <w:rPr>
          <w:sz w:val="26"/>
          <w:szCs w:val="26"/>
        </w:rPr>
        <w:t>В.В. Мордыкин</w:t>
      </w:r>
    </w:p>
    <w:p w:rsidR="00567CAA" w:rsidRPr="00965043" w:rsidRDefault="00567CAA" w:rsidP="003B2127">
      <w:pPr>
        <w:spacing w:line="276" w:lineRule="auto"/>
        <w:ind w:left="5670" w:right="-2" w:firstLine="0"/>
        <w:jc w:val="left"/>
        <w:rPr>
          <w:caps/>
          <w:sz w:val="26"/>
          <w:szCs w:val="26"/>
        </w:rPr>
      </w:pPr>
      <w:r w:rsidRPr="00965043">
        <w:rPr>
          <w:sz w:val="26"/>
          <w:szCs w:val="26"/>
        </w:rPr>
        <w:t>“_</w:t>
      </w:r>
      <w:r w:rsidR="003B2127" w:rsidRPr="00965043">
        <w:rPr>
          <w:sz w:val="26"/>
          <w:szCs w:val="26"/>
        </w:rPr>
        <w:t>___</w:t>
      </w:r>
      <w:r w:rsidRPr="00965043">
        <w:rPr>
          <w:sz w:val="26"/>
          <w:szCs w:val="26"/>
        </w:rPr>
        <w:t>” ___________________ 20</w:t>
      </w:r>
      <w:r w:rsidR="003B2127" w:rsidRPr="00965043">
        <w:rPr>
          <w:sz w:val="26"/>
          <w:szCs w:val="26"/>
        </w:rPr>
        <w:t>20</w:t>
      </w:r>
      <w:r w:rsidRPr="00965043">
        <w:rPr>
          <w:sz w:val="26"/>
          <w:szCs w:val="26"/>
        </w:rPr>
        <w:t>г.</w:t>
      </w:r>
    </w:p>
    <w:p w:rsidR="000D6540" w:rsidRPr="00965043" w:rsidRDefault="000D6540" w:rsidP="000D6540">
      <w:pPr>
        <w:spacing w:line="276" w:lineRule="auto"/>
        <w:ind w:right="-2" w:firstLine="0"/>
        <w:rPr>
          <w:caps/>
          <w:sz w:val="26"/>
          <w:szCs w:val="26"/>
        </w:rPr>
      </w:pPr>
    </w:p>
    <w:p w:rsidR="004F6968" w:rsidRPr="00FB061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FB0618">
        <w:rPr>
          <w:sz w:val="26"/>
          <w:szCs w:val="26"/>
        </w:rPr>
        <w:t>ТЕХНИЧЕСКОЕ ЗАДАНИЕ</w:t>
      </w:r>
    </w:p>
    <w:p w:rsidR="00361E0B" w:rsidRPr="00FB0618" w:rsidRDefault="00361E0B" w:rsidP="00361E0B">
      <w:pPr>
        <w:jc w:val="center"/>
        <w:rPr>
          <w:b/>
          <w:sz w:val="26"/>
          <w:szCs w:val="26"/>
        </w:rPr>
      </w:pPr>
      <w:r w:rsidRPr="00FB0618">
        <w:rPr>
          <w:b/>
          <w:sz w:val="26"/>
          <w:szCs w:val="26"/>
        </w:rPr>
        <w:t xml:space="preserve">на поставку запасных частей к выключателям (БЛОК УПРАВЛЕНИЯ БУВВ-СЭЩ-Б1). Лот № </w:t>
      </w:r>
      <w:r w:rsidRPr="00FB0618">
        <w:rPr>
          <w:b/>
          <w:sz w:val="26"/>
          <w:szCs w:val="26"/>
          <w:u w:val="single"/>
        </w:rPr>
        <w:t>306</w:t>
      </w:r>
      <w:r w:rsidRPr="00FB0618">
        <w:rPr>
          <w:b/>
          <w:sz w:val="26"/>
          <w:szCs w:val="26"/>
          <w:u w:val="single"/>
          <w:lang w:val="en-US"/>
        </w:rPr>
        <w:t>I</w:t>
      </w:r>
    </w:p>
    <w:p w:rsidR="004F6968" w:rsidRPr="00965043" w:rsidRDefault="004F6968" w:rsidP="00933B86">
      <w:pPr>
        <w:ind w:firstLine="0"/>
        <w:jc w:val="center"/>
        <w:rPr>
          <w:b/>
          <w:sz w:val="26"/>
          <w:szCs w:val="26"/>
        </w:rPr>
      </w:pPr>
    </w:p>
    <w:p w:rsidR="000D6540" w:rsidRPr="00965043" w:rsidRDefault="000D6540" w:rsidP="000D6540">
      <w:pPr>
        <w:ind w:firstLine="0"/>
        <w:rPr>
          <w:sz w:val="24"/>
          <w:szCs w:val="24"/>
        </w:rPr>
      </w:pPr>
    </w:p>
    <w:p w:rsidR="00612811" w:rsidRPr="00965043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65043">
        <w:rPr>
          <w:b/>
          <w:bCs/>
          <w:sz w:val="26"/>
          <w:szCs w:val="26"/>
        </w:rPr>
        <w:t>Предмет закупки</w:t>
      </w:r>
      <w:r w:rsidR="00612811" w:rsidRPr="00965043">
        <w:rPr>
          <w:b/>
          <w:bCs/>
          <w:sz w:val="26"/>
          <w:szCs w:val="26"/>
        </w:rPr>
        <w:t>.</w:t>
      </w:r>
    </w:p>
    <w:p w:rsidR="001B7166" w:rsidRPr="00965043" w:rsidRDefault="001B7166" w:rsidP="001B7166">
      <w:pPr>
        <w:pStyle w:val="Standard"/>
        <w:tabs>
          <w:tab w:val="left" w:pos="993"/>
        </w:tabs>
        <w:ind w:firstLine="709"/>
        <w:jc w:val="both"/>
      </w:pPr>
      <w:r w:rsidRPr="00965043">
        <w:rPr>
          <w:bCs/>
        </w:rPr>
        <w:t xml:space="preserve">Филиал ПАО «МРСК Центра» - «Смоленскэнерго» </w:t>
      </w:r>
      <w:r w:rsidRPr="00965043">
        <w:t>производит закупку блока управления вакуумным выключателем 6-10кВ</w:t>
      </w:r>
      <w:r w:rsidR="0073086D" w:rsidRPr="00965043">
        <w:t xml:space="preserve"> </w:t>
      </w:r>
      <w:r w:rsidR="0073086D" w:rsidRPr="00965043">
        <w:rPr>
          <w:sz w:val="26"/>
          <w:szCs w:val="26"/>
        </w:rPr>
        <w:t>БУ ВВ-СЭЩ-Б</w:t>
      </w:r>
      <w:r w:rsidR="004955D0" w:rsidRPr="00965043">
        <w:rPr>
          <w:sz w:val="26"/>
          <w:szCs w:val="26"/>
        </w:rPr>
        <w:t>1-2Т</w:t>
      </w:r>
      <w:r w:rsidR="00842AF4" w:rsidRPr="00965043">
        <w:t xml:space="preserve"> для замены вышедшего из строя в результате наступления страхового случая</w:t>
      </w:r>
      <w:r w:rsidRPr="00965043">
        <w:t>. Поставщик обеспечивает поставку оборудования на склад получателя:</w:t>
      </w:r>
    </w:p>
    <w:p w:rsidR="001B7166" w:rsidRPr="00965043" w:rsidRDefault="001B7166" w:rsidP="001B716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B7166" w:rsidRPr="00965043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65043">
        <w:rPr>
          <w:b/>
          <w:bCs/>
          <w:sz w:val="26"/>
          <w:szCs w:val="26"/>
        </w:rPr>
        <w:t>Требования к продукции.</w:t>
      </w:r>
    </w:p>
    <w:p w:rsidR="00612811" w:rsidRPr="00965043" w:rsidRDefault="00567CAA" w:rsidP="00612811">
      <w:pPr>
        <w:spacing w:line="276" w:lineRule="auto"/>
        <w:ind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Технические требования и характеристики </w:t>
      </w:r>
      <w:r w:rsidR="00312826" w:rsidRPr="00965043">
        <w:rPr>
          <w:sz w:val="24"/>
          <w:szCs w:val="24"/>
        </w:rPr>
        <w:t>блоков управления</w:t>
      </w:r>
      <w:r w:rsidRPr="00965043"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</w:t>
      </w:r>
      <w:r w:rsidR="00612811" w:rsidRPr="00965043">
        <w:rPr>
          <w:sz w:val="24"/>
          <w:szCs w:val="24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3402"/>
      </w:tblGrid>
      <w:tr w:rsidR="00965043" w:rsidRPr="00965043" w:rsidTr="00447570">
        <w:trPr>
          <w:trHeight w:val="161"/>
        </w:trPr>
        <w:tc>
          <w:tcPr>
            <w:tcW w:w="7088" w:type="dxa"/>
          </w:tcPr>
          <w:p w:rsidR="00567CAA" w:rsidRPr="00965043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Наименование параметра </w:t>
            </w:r>
          </w:p>
        </w:tc>
        <w:tc>
          <w:tcPr>
            <w:tcW w:w="3402" w:type="dxa"/>
          </w:tcPr>
          <w:p w:rsidR="00567CAA" w:rsidRPr="00965043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Значение </w:t>
            </w:r>
          </w:p>
        </w:tc>
      </w:tr>
      <w:tr w:rsidR="00965043" w:rsidRPr="00965043" w:rsidTr="00447570">
        <w:trPr>
          <w:trHeight w:val="412"/>
        </w:trPr>
        <w:tc>
          <w:tcPr>
            <w:tcW w:w="7088" w:type="dxa"/>
          </w:tcPr>
          <w:p w:rsidR="00EF332B" w:rsidRPr="00965043" w:rsidRDefault="009B09F4" w:rsidP="00625304">
            <w:pPr>
              <w:pStyle w:val="Default"/>
              <w:numPr>
                <w:ilvl w:val="0"/>
                <w:numId w:val="10"/>
              </w:numPr>
              <w:ind w:left="63" w:hanging="63"/>
              <w:jc w:val="both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Номинальное напряжение </w:t>
            </w:r>
            <w:r w:rsidR="00625304" w:rsidRPr="00965043">
              <w:rPr>
                <w:rFonts w:ascii="Times New Roman" w:hAnsi="Times New Roman" w:cs="Times New Roman"/>
                <w:color w:val="auto"/>
              </w:rPr>
              <w:t>(</w:t>
            </w:r>
            <w:r w:rsidR="00625304" w:rsidRPr="00965043">
              <w:rPr>
                <w:rFonts w:ascii="Times New Roman" w:hAnsi="Times New Roman" w:cs="Times New Roman"/>
                <w:color w:val="auto"/>
                <w:lang w:val="en-US"/>
              </w:rPr>
              <w:t>U</w:t>
            </w:r>
            <w:r w:rsidR="00625304" w:rsidRPr="00965043">
              <w:rPr>
                <w:rFonts w:ascii="Times New Roman" w:hAnsi="Times New Roman" w:cs="Times New Roman"/>
                <w:color w:val="auto"/>
              </w:rPr>
              <w:t xml:space="preserve">ном) </w:t>
            </w:r>
            <w:r w:rsidR="00E216C8" w:rsidRPr="00965043">
              <w:rPr>
                <w:rFonts w:ascii="Times New Roman" w:hAnsi="Times New Roman" w:cs="Times New Roman"/>
                <w:color w:val="auto"/>
              </w:rPr>
              <w:t xml:space="preserve">оперативного питания </w:t>
            </w:r>
            <w:r w:rsidR="00625304" w:rsidRPr="00965043">
              <w:rPr>
                <w:rFonts w:ascii="Times New Roman" w:hAnsi="Times New Roman" w:cs="Times New Roman"/>
                <w:color w:val="auto"/>
              </w:rPr>
              <w:t>постоянного/переменного тока</w:t>
            </w:r>
            <w:r w:rsidRPr="00965043">
              <w:rPr>
                <w:rFonts w:ascii="Times New Roman" w:hAnsi="Times New Roman" w:cs="Times New Roman"/>
                <w:color w:val="auto"/>
              </w:rPr>
              <w:t>, В</w:t>
            </w:r>
          </w:p>
        </w:tc>
        <w:tc>
          <w:tcPr>
            <w:tcW w:w="3402" w:type="dxa"/>
          </w:tcPr>
          <w:p w:rsidR="00EF332B" w:rsidRPr="00965043" w:rsidRDefault="005E38E5" w:rsidP="00625304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220 </w:t>
            </w:r>
            <w:r w:rsidR="00625304" w:rsidRPr="00965043">
              <w:rPr>
                <w:rFonts w:ascii="Times New Roman" w:hAnsi="Times New Roman" w:cs="Times New Roman"/>
              </w:rPr>
              <w:t>/</w:t>
            </w:r>
            <w:r w:rsidRPr="00965043">
              <w:rPr>
                <w:rFonts w:ascii="Times New Roman" w:hAnsi="Times New Roman" w:cs="Times New Roman"/>
              </w:rPr>
              <w:t xml:space="preserve"> 230 </w:t>
            </w:r>
          </w:p>
        </w:tc>
      </w:tr>
      <w:tr w:rsidR="00965043" w:rsidRPr="00965043" w:rsidTr="00447570">
        <w:trPr>
          <w:trHeight w:val="412"/>
        </w:trPr>
        <w:tc>
          <w:tcPr>
            <w:tcW w:w="7088" w:type="dxa"/>
          </w:tcPr>
          <w:p w:rsidR="00610CAB" w:rsidRPr="00965043" w:rsidRDefault="00610CAB" w:rsidP="00610CAB">
            <w:pPr>
              <w:pStyle w:val="Pa24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Диапазон допустимых напряжений питания переменного тока, %</w:t>
            </w:r>
          </w:p>
          <w:p w:rsidR="00610CAB" w:rsidRPr="00965043" w:rsidRDefault="00610CAB" w:rsidP="00610CAB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от номинального напряжения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65 … 110</w:t>
            </w:r>
          </w:p>
        </w:tc>
      </w:tr>
      <w:tr w:rsidR="00965043" w:rsidRPr="00965043" w:rsidTr="00447570">
        <w:trPr>
          <w:trHeight w:val="252"/>
        </w:trPr>
        <w:tc>
          <w:tcPr>
            <w:tcW w:w="7088" w:type="dxa"/>
          </w:tcPr>
          <w:p w:rsidR="00610CAB" w:rsidRPr="00965043" w:rsidRDefault="00610CAB" w:rsidP="00415AC9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Питание от токовых цепей защищаемого присоединения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От 5 до 250А</w:t>
            </w:r>
          </w:p>
        </w:tc>
      </w:tr>
      <w:tr w:rsidR="00965043" w:rsidRPr="00965043" w:rsidTr="00447570">
        <w:trPr>
          <w:trHeight w:val="252"/>
        </w:trPr>
        <w:tc>
          <w:tcPr>
            <w:tcW w:w="7088" w:type="dxa"/>
          </w:tcPr>
          <w:p w:rsidR="00610CAB" w:rsidRPr="00965043" w:rsidRDefault="00610CAB" w:rsidP="00610CAB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Термическая стойкость входов питания от токовых цепей составля</w:t>
            </w:r>
            <w:r w:rsidR="00DB3714" w:rsidRPr="00965043">
              <w:rPr>
                <w:rFonts w:ascii="Times New Roman" w:hAnsi="Times New Roman" w:cs="Times New Roman"/>
              </w:rPr>
              <w:t>е</w:t>
            </w:r>
            <w:r w:rsidRPr="00965043">
              <w:rPr>
                <w:rFonts w:ascii="Times New Roman" w:hAnsi="Times New Roman" w:cs="Times New Roman"/>
              </w:rPr>
              <w:t>т</w:t>
            </w:r>
          </w:p>
          <w:p w:rsidR="00610CAB" w:rsidRPr="00965043" w:rsidRDefault="00610CAB" w:rsidP="00610CA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color w:val="auto"/>
              </w:rPr>
              <w:t>-</w:t>
            </w:r>
            <w:r w:rsidRPr="00965043">
              <w:rPr>
                <w:rFonts w:ascii="Times New Roman" w:hAnsi="Times New Roman" w:cs="Times New Roman"/>
                <w:color w:val="auto"/>
              </w:rPr>
              <w:t xml:space="preserve"> длительно</w:t>
            </w:r>
          </w:p>
          <w:p w:rsidR="00610CAB" w:rsidRPr="00965043" w:rsidRDefault="00610CAB" w:rsidP="00610CAB">
            <w:pPr>
              <w:pStyle w:val="Default"/>
              <w:rPr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- кратковременно, в течение 1 с,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0CAB" w:rsidRPr="00965043" w:rsidRDefault="00610CAB" w:rsidP="00610CAB">
            <w:pPr>
              <w:pStyle w:val="Default"/>
              <w:rPr>
                <w:color w:val="auto"/>
              </w:rPr>
            </w:pPr>
          </w:p>
          <w:p w:rsidR="00610CAB" w:rsidRPr="00965043" w:rsidRDefault="00610CAB" w:rsidP="0073416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не менее 15А</w:t>
            </w:r>
          </w:p>
          <w:p w:rsidR="00610CAB" w:rsidRPr="00965043" w:rsidRDefault="00610CAB" w:rsidP="0073416A">
            <w:pPr>
              <w:pStyle w:val="Default"/>
              <w:jc w:val="center"/>
              <w:rPr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не менее 250А</w:t>
            </w:r>
          </w:p>
        </w:tc>
      </w:tr>
      <w:tr w:rsidR="00965043" w:rsidRPr="00965043" w:rsidTr="00447570">
        <w:trPr>
          <w:trHeight w:val="252"/>
        </w:trPr>
        <w:tc>
          <w:tcPr>
            <w:tcW w:w="7088" w:type="dxa"/>
          </w:tcPr>
          <w:p w:rsidR="00610CAB" w:rsidRPr="00965043" w:rsidRDefault="00610CAB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Время подготовки к операции включения выключателя</w:t>
            </w:r>
            <w:r w:rsidR="00A06641" w:rsidRPr="0096504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06641" w:rsidRPr="00965043" w:rsidRDefault="00A06641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а) при питании блока от источника оперативного питания:</w:t>
            </w:r>
          </w:p>
          <w:p w:rsidR="00610CAB" w:rsidRPr="00965043" w:rsidRDefault="00315964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610CAB" w:rsidRPr="00965043">
              <w:rPr>
                <w:rFonts w:ascii="Times New Roman" w:hAnsi="Times New Roman" w:cs="Times New Roman"/>
                <w:color w:val="auto"/>
              </w:rPr>
              <w:t>- после подачи оперативного питания, с, не более</w:t>
            </w:r>
          </w:p>
          <w:p w:rsidR="00610CAB" w:rsidRPr="00965043" w:rsidRDefault="00315964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610CAB" w:rsidRPr="00965043">
              <w:rPr>
                <w:rFonts w:ascii="Times New Roman" w:hAnsi="Times New Roman" w:cs="Times New Roman"/>
                <w:color w:val="auto"/>
              </w:rPr>
              <w:t>- после предыдущей операции включения, с, не более</w:t>
            </w:r>
          </w:p>
          <w:p w:rsidR="00A06641" w:rsidRPr="00965043" w:rsidRDefault="00315964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A06641" w:rsidRPr="00965043">
              <w:rPr>
                <w:rFonts w:ascii="Times New Roman" w:hAnsi="Times New Roman" w:cs="Times New Roman"/>
                <w:color w:val="auto"/>
              </w:rPr>
              <w:t>- после операции отключения, с, не более</w:t>
            </w:r>
          </w:p>
          <w:p w:rsidR="00315964" w:rsidRPr="00965043" w:rsidRDefault="00315964" w:rsidP="0031596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>б) при питании блока от источника вспомогательного питания, с, не более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24"/>
              <w:jc w:val="center"/>
              <w:rPr>
                <w:rFonts w:ascii="Times New Roman" w:hAnsi="Times New Roman" w:cs="Times New Roman"/>
              </w:rPr>
            </w:pPr>
          </w:p>
          <w:p w:rsidR="00A06641" w:rsidRPr="00965043" w:rsidRDefault="00A06641" w:rsidP="00610CAB">
            <w:pPr>
              <w:pStyle w:val="Pa24"/>
              <w:jc w:val="center"/>
              <w:rPr>
                <w:rFonts w:ascii="Times New Roman" w:hAnsi="Times New Roman" w:cs="Times New Roman"/>
              </w:rPr>
            </w:pPr>
          </w:p>
          <w:p w:rsidR="00610CAB" w:rsidRPr="00965043" w:rsidRDefault="00A06641" w:rsidP="00610CAB">
            <w:pPr>
              <w:pStyle w:val="Pa24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9</w:t>
            </w:r>
          </w:p>
          <w:p w:rsidR="00610CAB" w:rsidRPr="00965043" w:rsidRDefault="00A06641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8</w:t>
            </w:r>
          </w:p>
          <w:p w:rsidR="00A06641" w:rsidRPr="00965043" w:rsidRDefault="00A06641" w:rsidP="00A06641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0,25±0,05</w:t>
            </w:r>
          </w:p>
          <w:p w:rsidR="00315964" w:rsidRPr="00965043" w:rsidRDefault="00315964" w:rsidP="00315964">
            <w:pPr>
              <w:pStyle w:val="Default"/>
              <w:rPr>
                <w:color w:val="auto"/>
              </w:rPr>
            </w:pPr>
          </w:p>
          <w:p w:rsidR="00315964" w:rsidRPr="00965043" w:rsidRDefault="00315964" w:rsidP="00315964">
            <w:pPr>
              <w:pStyle w:val="Pa24"/>
              <w:spacing w:line="240" w:lineRule="auto"/>
              <w:jc w:val="center"/>
            </w:pPr>
            <w:r w:rsidRPr="00965043">
              <w:rPr>
                <w:rFonts w:ascii="Times New Roman" w:hAnsi="Times New Roman" w:cs="Times New Roman"/>
              </w:rPr>
              <w:t>40</w:t>
            </w:r>
          </w:p>
        </w:tc>
      </w:tr>
      <w:tr w:rsidR="00965043" w:rsidRPr="00965043" w:rsidTr="00447570">
        <w:trPr>
          <w:trHeight w:val="572"/>
        </w:trPr>
        <w:tc>
          <w:tcPr>
            <w:tcW w:w="7088" w:type="dxa"/>
          </w:tcPr>
          <w:p w:rsidR="00610CAB" w:rsidRPr="00965043" w:rsidRDefault="00610CAB" w:rsidP="005E78F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Время </w:t>
            </w:r>
            <w:r w:rsidR="00315964" w:rsidRPr="00965043">
              <w:rPr>
                <w:rFonts w:ascii="Times New Roman" w:hAnsi="Times New Roman" w:cs="Times New Roman"/>
                <w:color w:val="auto"/>
              </w:rPr>
              <w:t>готовности блока</w:t>
            </w:r>
            <w:r w:rsidRPr="00965043">
              <w:rPr>
                <w:rFonts w:ascii="Times New Roman" w:hAnsi="Times New Roman" w:cs="Times New Roman"/>
                <w:color w:val="auto"/>
              </w:rPr>
              <w:t xml:space="preserve"> к операции отключения выключателя</w:t>
            </w:r>
            <w:r w:rsidR="00315964" w:rsidRPr="00965043">
              <w:rPr>
                <w:rFonts w:ascii="Times New Roman" w:hAnsi="Times New Roman" w:cs="Times New Roman"/>
                <w:color w:val="auto"/>
              </w:rPr>
              <w:t>,</w:t>
            </w:r>
            <w:r w:rsidRPr="00965043">
              <w:rPr>
                <w:rFonts w:ascii="Times New Roman" w:hAnsi="Times New Roman" w:cs="Times New Roman"/>
                <w:color w:val="auto"/>
              </w:rPr>
              <w:t xml:space="preserve"> после подачи </w:t>
            </w:r>
            <w:r w:rsidR="00573941" w:rsidRPr="00965043">
              <w:rPr>
                <w:rFonts w:ascii="Times New Roman" w:hAnsi="Times New Roman" w:cs="Times New Roman"/>
                <w:color w:val="auto"/>
              </w:rPr>
              <w:t>оперативного питания</w:t>
            </w:r>
            <w:r w:rsidRPr="00965043">
              <w:rPr>
                <w:rFonts w:ascii="Times New Roman" w:hAnsi="Times New Roman" w:cs="Times New Roman"/>
                <w:color w:val="auto"/>
              </w:rPr>
              <w:t>, с, не более</w:t>
            </w:r>
          </w:p>
        </w:tc>
        <w:tc>
          <w:tcPr>
            <w:tcW w:w="3402" w:type="dxa"/>
          </w:tcPr>
          <w:p w:rsidR="00315964" w:rsidRPr="00965043" w:rsidRDefault="00315964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0CAB" w:rsidRPr="00965043" w:rsidRDefault="00610CAB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0,5</w:t>
            </w:r>
          </w:p>
        </w:tc>
      </w:tr>
      <w:tr w:rsidR="00965043" w:rsidRPr="00965043" w:rsidTr="00447570">
        <w:trPr>
          <w:trHeight w:val="572"/>
        </w:trPr>
        <w:tc>
          <w:tcPr>
            <w:tcW w:w="7088" w:type="dxa"/>
          </w:tcPr>
          <w:p w:rsidR="00573941" w:rsidRPr="00965043" w:rsidRDefault="00573941" w:rsidP="005E78F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t xml:space="preserve">Время подготовки БУВВ-Т к операции отключения выключателя при питании от токовых цепей (суммарный ток </w:t>
            </w:r>
            <w:proofErr w:type="spellStart"/>
            <w:r w:rsidRPr="00965043">
              <w:rPr>
                <w:rFonts w:ascii="Times New Roman" w:hAnsi="Times New Roman" w:cs="Times New Roman"/>
                <w:color w:val="auto"/>
              </w:rPr>
              <w:t>Ia+Ic</w:t>
            </w:r>
            <w:proofErr w:type="spellEnd"/>
            <w:r w:rsidRPr="00965043">
              <w:rPr>
                <w:rFonts w:ascii="Times New Roman" w:hAnsi="Times New Roman" w:cs="Times New Roman"/>
                <w:color w:val="auto"/>
              </w:rPr>
              <w:t>=15A, с, не более</w:t>
            </w:r>
          </w:p>
        </w:tc>
        <w:tc>
          <w:tcPr>
            <w:tcW w:w="3402" w:type="dxa"/>
          </w:tcPr>
          <w:p w:rsidR="00573941" w:rsidRPr="00965043" w:rsidRDefault="00573941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0,5</w:t>
            </w:r>
          </w:p>
        </w:tc>
      </w:tr>
      <w:tr w:rsidR="00965043" w:rsidRPr="00965043" w:rsidTr="00447570">
        <w:trPr>
          <w:trHeight w:val="572"/>
        </w:trPr>
        <w:tc>
          <w:tcPr>
            <w:tcW w:w="7088" w:type="dxa"/>
          </w:tcPr>
          <w:p w:rsidR="00DB3714" w:rsidRPr="00965043" w:rsidRDefault="00DB3714" w:rsidP="00DB371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65043">
              <w:rPr>
                <w:rFonts w:ascii="Times New Roman" w:hAnsi="Times New Roman" w:cs="Times New Roman"/>
                <w:color w:val="auto"/>
              </w:rPr>
              <w:lastRenderedPageBreak/>
              <w:t xml:space="preserve">Время между появлением управляющего сигнала на входе и появлением сигнала на выходе управления электромагнитом, </w:t>
            </w:r>
            <w:proofErr w:type="spellStart"/>
            <w:r w:rsidRPr="00965043">
              <w:rPr>
                <w:rFonts w:ascii="Times New Roman" w:hAnsi="Times New Roman" w:cs="Times New Roman"/>
                <w:color w:val="auto"/>
              </w:rPr>
              <w:t>мс</w:t>
            </w:r>
            <w:proofErr w:type="spellEnd"/>
            <w:r w:rsidRPr="00965043">
              <w:rPr>
                <w:rFonts w:ascii="Times New Roman" w:hAnsi="Times New Roman" w:cs="Times New Roman"/>
                <w:color w:val="auto"/>
              </w:rPr>
              <w:t>, не более</w:t>
            </w:r>
          </w:p>
        </w:tc>
        <w:tc>
          <w:tcPr>
            <w:tcW w:w="3402" w:type="dxa"/>
          </w:tcPr>
          <w:p w:rsidR="00DB3714" w:rsidRPr="00965043" w:rsidRDefault="00DB3714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3714" w:rsidRPr="00965043" w:rsidRDefault="00DB3714" w:rsidP="00610CAB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30</w:t>
            </w:r>
          </w:p>
        </w:tc>
      </w:tr>
      <w:tr w:rsidR="00965043" w:rsidRPr="00965043" w:rsidTr="00447570">
        <w:trPr>
          <w:trHeight w:val="100"/>
        </w:trPr>
        <w:tc>
          <w:tcPr>
            <w:tcW w:w="7088" w:type="dxa"/>
          </w:tcPr>
          <w:p w:rsidR="00610CAB" w:rsidRPr="00965043" w:rsidRDefault="00610CAB" w:rsidP="00415AC9">
            <w:pPr>
              <w:pStyle w:val="Pa24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Время </w:t>
            </w:r>
            <w:r w:rsidR="00415AC9" w:rsidRPr="00965043">
              <w:rPr>
                <w:rFonts w:ascii="Times New Roman" w:hAnsi="Times New Roman" w:cs="Times New Roman"/>
              </w:rPr>
              <w:t>обеспечения выполнения функции отключения выключателя при поступлении сигнала по дискретному входу</w:t>
            </w:r>
            <w:r w:rsidRPr="00965043">
              <w:rPr>
                <w:rFonts w:ascii="Times New Roman" w:hAnsi="Times New Roman" w:cs="Times New Roman"/>
              </w:rPr>
              <w:t xml:space="preserve"> </w:t>
            </w:r>
            <w:r w:rsidR="00415AC9" w:rsidRPr="00965043">
              <w:rPr>
                <w:rFonts w:ascii="Times New Roman" w:hAnsi="Times New Roman" w:cs="Times New Roman"/>
              </w:rPr>
              <w:t>с момента исчезновения</w:t>
            </w:r>
            <w:r w:rsidRPr="00965043">
              <w:rPr>
                <w:rFonts w:ascii="Times New Roman" w:hAnsi="Times New Roman" w:cs="Times New Roman"/>
              </w:rPr>
              <w:t xml:space="preserve"> оперативного питания, с</w:t>
            </w:r>
          </w:p>
        </w:tc>
        <w:tc>
          <w:tcPr>
            <w:tcW w:w="3402" w:type="dxa"/>
          </w:tcPr>
          <w:p w:rsidR="00610CAB" w:rsidRPr="00965043" w:rsidRDefault="00415AC9" w:rsidP="00610CAB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45</w:t>
            </w:r>
          </w:p>
        </w:tc>
      </w:tr>
      <w:tr w:rsidR="00965043" w:rsidRPr="00965043" w:rsidTr="00447570">
        <w:trPr>
          <w:trHeight w:val="100"/>
        </w:trPr>
        <w:tc>
          <w:tcPr>
            <w:tcW w:w="7088" w:type="dxa"/>
          </w:tcPr>
          <w:p w:rsidR="00610CAB" w:rsidRPr="00965043" w:rsidRDefault="00610CAB" w:rsidP="005E78F0">
            <w:pPr>
              <w:pStyle w:val="Pa24"/>
              <w:spacing w:line="240" w:lineRule="auto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>Габаритные размеры</w:t>
            </w:r>
            <w:r w:rsidR="005E78F0" w:rsidRPr="00965043">
              <w:rPr>
                <w:rFonts w:ascii="Times New Roman" w:hAnsi="Times New Roman" w:cs="Times New Roman"/>
              </w:rPr>
              <w:t xml:space="preserve"> в пределах</w:t>
            </w:r>
            <w:r w:rsidRPr="00965043">
              <w:rPr>
                <w:rFonts w:ascii="Times New Roman" w:hAnsi="Times New Roman" w:cs="Times New Roman"/>
              </w:rPr>
              <w:t>, мм</w:t>
            </w:r>
            <w:r w:rsidR="005E78F0" w:rsidRPr="009650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18"/>
              <w:spacing w:line="240" w:lineRule="auto"/>
              <w:jc w:val="center"/>
            </w:pPr>
            <w:r w:rsidRPr="00965043">
              <w:rPr>
                <w:rFonts w:ascii="Times New Roman" w:hAnsi="Times New Roman" w:cs="Times New Roman"/>
              </w:rPr>
              <w:t>250х205х110</w:t>
            </w:r>
          </w:p>
        </w:tc>
      </w:tr>
      <w:tr w:rsidR="00965043" w:rsidRPr="00965043" w:rsidTr="00447570">
        <w:trPr>
          <w:trHeight w:val="92"/>
        </w:trPr>
        <w:tc>
          <w:tcPr>
            <w:tcW w:w="7088" w:type="dxa"/>
          </w:tcPr>
          <w:p w:rsidR="00610CAB" w:rsidRPr="00965043" w:rsidRDefault="00610CAB" w:rsidP="00610CAB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Климатическое исполнение и категория размещения </w:t>
            </w:r>
          </w:p>
        </w:tc>
        <w:tc>
          <w:tcPr>
            <w:tcW w:w="3402" w:type="dxa"/>
          </w:tcPr>
          <w:p w:rsidR="00610CAB" w:rsidRPr="00965043" w:rsidRDefault="00610CAB" w:rsidP="00610CAB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043">
              <w:rPr>
                <w:rFonts w:ascii="Times New Roman" w:hAnsi="Times New Roman" w:cs="Times New Roman"/>
              </w:rPr>
              <w:t xml:space="preserve">У2 </w:t>
            </w:r>
          </w:p>
        </w:tc>
      </w:tr>
      <w:tr w:rsidR="00965043" w:rsidRPr="00965043" w:rsidTr="00447570">
        <w:trPr>
          <w:trHeight w:val="92"/>
        </w:trPr>
        <w:tc>
          <w:tcPr>
            <w:tcW w:w="7088" w:type="dxa"/>
            <w:vAlign w:val="center"/>
          </w:tcPr>
          <w:p w:rsidR="00610CAB" w:rsidRPr="00965043" w:rsidRDefault="00610CAB" w:rsidP="00610CAB">
            <w:pPr>
              <w:ind w:firstLine="34"/>
              <w:jc w:val="left"/>
              <w:rPr>
                <w:sz w:val="24"/>
                <w:szCs w:val="24"/>
              </w:rPr>
            </w:pPr>
            <w:r w:rsidRPr="00965043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vAlign w:val="center"/>
          </w:tcPr>
          <w:p w:rsidR="00610CAB" w:rsidRPr="00965043" w:rsidRDefault="00610CAB" w:rsidP="00610CAB">
            <w:pPr>
              <w:ind w:firstLine="34"/>
              <w:jc w:val="center"/>
              <w:rPr>
                <w:sz w:val="24"/>
                <w:szCs w:val="24"/>
              </w:rPr>
            </w:pPr>
            <w:r w:rsidRPr="00965043">
              <w:rPr>
                <w:sz w:val="24"/>
                <w:szCs w:val="24"/>
              </w:rPr>
              <w:t>+</w:t>
            </w:r>
          </w:p>
        </w:tc>
      </w:tr>
      <w:tr w:rsidR="00965043" w:rsidRPr="00965043" w:rsidTr="00567CAA">
        <w:trPr>
          <w:trHeight w:val="92"/>
        </w:trPr>
        <w:tc>
          <w:tcPr>
            <w:tcW w:w="10490" w:type="dxa"/>
            <w:gridSpan w:val="2"/>
          </w:tcPr>
          <w:p w:rsidR="00610CAB" w:rsidRPr="00965043" w:rsidRDefault="00610CAB" w:rsidP="00610CA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65043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:rsidR="00610CAB" w:rsidRPr="00965043" w:rsidRDefault="00610CAB" w:rsidP="00610CA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965043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:rsidR="00312826" w:rsidRPr="00965043" w:rsidRDefault="00312826" w:rsidP="00315964">
      <w:pPr>
        <w:jc w:val="left"/>
        <w:rPr>
          <w:sz w:val="24"/>
          <w:szCs w:val="24"/>
        </w:rPr>
      </w:pPr>
      <w:r w:rsidRPr="00965043">
        <w:rPr>
          <w:sz w:val="24"/>
          <w:szCs w:val="24"/>
        </w:rPr>
        <w:t>Блок управления выключателем БУВВ-СЭЩ-Б</w:t>
      </w:r>
      <w:r w:rsidR="00315964" w:rsidRPr="00965043">
        <w:rPr>
          <w:sz w:val="24"/>
          <w:szCs w:val="24"/>
        </w:rPr>
        <w:t>1</w:t>
      </w:r>
      <w:r w:rsidRPr="00965043">
        <w:rPr>
          <w:sz w:val="24"/>
          <w:szCs w:val="24"/>
        </w:rPr>
        <w:t xml:space="preserve"> предназначен для управления</w:t>
      </w:r>
    </w:p>
    <w:p w:rsidR="00312826" w:rsidRPr="00965043" w:rsidRDefault="00312826" w:rsidP="00315964">
      <w:pPr>
        <w:spacing w:after="120"/>
        <w:ind w:firstLine="0"/>
        <w:jc w:val="left"/>
        <w:rPr>
          <w:sz w:val="24"/>
          <w:szCs w:val="24"/>
        </w:rPr>
      </w:pPr>
      <w:r w:rsidRPr="00965043">
        <w:rPr>
          <w:sz w:val="24"/>
          <w:szCs w:val="24"/>
        </w:rPr>
        <w:t xml:space="preserve">вакуумными выключателями </w:t>
      </w:r>
      <w:r w:rsidR="00E216C8" w:rsidRPr="00965043">
        <w:rPr>
          <w:sz w:val="24"/>
          <w:szCs w:val="24"/>
        </w:rPr>
        <w:t>ВВМ-СЭЩ-10</w:t>
      </w:r>
      <w:r w:rsidR="00315964" w:rsidRPr="00965043">
        <w:rPr>
          <w:sz w:val="24"/>
          <w:szCs w:val="24"/>
        </w:rPr>
        <w:t xml:space="preserve"> </w:t>
      </w:r>
      <w:r w:rsidR="00E216C8" w:rsidRPr="00965043">
        <w:rPr>
          <w:sz w:val="24"/>
          <w:szCs w:val="24"/>
        </w:rPr>
        <w:t>с магнитной защелкой.</w:t>
      </w:r>
    </w:p>
    <w:p w:rsidR="00312826" w:rsidRPr="00965043" w:rsidRDefault="0063792A" w:rsidP="00315964">
      <w:pPr>
        <w:spacing w:after="120"/>
        <w:ind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Функции, </w:t>
      </w:r>
      <w:r w:rsidR="007D3BDA" w:rsidRPr="00965043">
        <w:rPr>
          <w:sz w:val="24"/>
          <w:szCs w:val="24"/>
        </w:rPr>
        <w:t>выполняемые</w:t>
      </w:r>
      <w:r w:rsidRPr="00965043">
        <w:rPr>
          <w:sz w:val="24"/>
          <w:szCs w:val="24"/>
        </w:rPr>
        <w:t xml:space="preserve"> б</w:t>
      </w:r>
      <w:r w:rsidR="00312826" w:rsidRPr="00965043">
        <w:rPr>
          <w:sz w:val="24"/>
          <w:szCs w:val="24"/>
        </w:rPr>
        <w:t>лок</w:t>
      </w:r>
      <w:r w:rsidR="007D3BDA" w:rsidRPr="00965043">
        <w:rPr>
          <w:sz w:val="24"/>
          <w:szCs w:val="24"/>
        </w:rPr>
        <w:t>ом</w:t>
      </w:r>
      <w:r w:rsidR="00312826" w:rsidRPr="00965043">
        <w:rPr>
          <w:sz w:val="24"/>
          <w:szCs w:val="24"/>
        </w:rPr>
        <w:t xml:space="preserve"> </w:t>
      </w:r>
      <w:r w:rsidR="00650CE7" w:rsidRPr="00965043">
        <w:rPr>
          <w:sz w:val="24"/>
          <w:szCs w:val="24"/>
        </w:rPr>
        <w:t>управления</w:t>
      </w:r>
      <w:r w:rsidR="00312826" w:rsidRPr="00965043">
        <w:rPr>
          <w:sz w:val="24"/>
          <w:szCs w:val="24"/>
        </w:rPr>
        <w:t>: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>Отключение и включение выключателя по командам, поступающим на дискретные входы "Вкл." и "</w:t>
      </w:r>
      <w:proofErr w:type="spellStart"/>
      <w:r w:rsidRPr="00965043">
        <w:rPr>
          <w:sz w:val="24"/>
          <w:szCs w:val="24"/>
        </w:rPr>
        <w:t>Откл</w:t>
      </w:r>
      <w:proofErr w:type="spellEnd"/>
      <w:r w:rsidRPr="00965043">
        <w:rPr>
          <w:sz w:val="24"/>
          <w:szCs w:val="24"/>
        </w:rPr>
        <w:t>.";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 xml:space="preserve">контроль положения выключателя (при помощи сигналов, поступающих по цепи блок-контакта), а также исправности его цепей управления, диагностику выключателя. Подача команды на включение выключателя возможна лишь при отключенном положении выключателя; 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>защиту от многократного включения («прыгания») выключателя. Блок блокирует команду включения выключателя, если выключатель был отключен командой отключения и с момента снятия предыдущей команды включения прошло менее 2,5 с. Время готовности блока к операции включения выключателя составляет не более 8 с после предыдущей операции включения;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 xml:space="preserve">блокировку команды включения выключателя при наличии отключения. Команда отключения выключателя имеет приоритет над командой включения; 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>обнаружение самопроизвольного (механического) отключения выключателя (МО), то есть отключения выключателя без подачи команды отключения от блока. При МО блокируется команда включения и светодиод блока "АВАРИЯ" начинает выдавать световой сигнал (5 вспышек в последовательности). Для снятия блокировки необходимо подать сигнал на дискретный выход блока "</w:t>
      </w:r>
      <w:proofErr w:type="spellStart"/>
      <w:r w:rsidRPr="00965043">
        <w:rPr>
          <w:sz w:val="24"/>
          <w:szCs w:val="24"/>
        </w:rPr>
        <w:t>Откл</w:t>
      </w:r>
      <w:proofErr w:type="spellEnd"/>
      <w:r w:rsidRPr="00965043">
        <w:rPr>
          <w:sz w:val="24"/>
          <w:szCs w:val="24"/>
        </w:rPr>
        <w:t>.";</w:t>
      </w:r>
    </w:p>
    <w:p w:rsidR="00312826" w:rsidRPr="00965043" w:rsidRDefault="00312826" w:rsidP="00315964">
      <w:pPr>
        <w:pStyle w:val="ae"/>
        <w:numPr>
          <w:ilvl w:val="0"/>
          <w:numId w:val="16"/>
        </w:numPr>
        <w:spacing w:after="120"/>
        <w:ind w:left="0" w:firstLine="360"/>
        <w:rPr>
          <w:sz w:val="24"/>
          <w:szCs w:val="24"/>
        </w:rPr>
      </w:pPr>
      <w:r w:rsidRPr="00965043">
        <w:rPr>
          <w:sz w:val="24"/>
          <w:szCs w:val="24"/>
        </w:rPr>
        <w:t>возможность выполнения стандартного цикла АПВ 1 "а" по ГОСТ Р 52565-2006</w:t>
      </w:r>
      <w:r w:rsidR="00650CE7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>(О-0,3 с-ВО-20 с-ВО)</w:t>
      </w:r>
      <w:r w:rsidR="00415AC9" w:rsidRPr="00965043">
        <w:rPr>
          <w:sz w:val="24"/>
          <w:szCs w:val="24"/>
        </w:rPr>
        <w:t>; цикла АПВ О-0,3 с-ВО-3 с-ВО</w:t>
      </w:r>
      <w:r w:rsidRPr="00965043">
        <w:rPr>
          <w:sz w:val="24"/>
          <w:szCs w:val="24"/>
        </w:rPr>
        <w:t>.</w:t>
      </w:r>
    </w:p>
    <w:p w:rsidR="00A06641" w:rsidRPr="00965043" w:rsidRDefault="00A06641" w:rsidP="00315964">
      <w:pPr>
        <w:spacing w:after="120"/>
        <w:ind w:left="66" w:firstLine="643"/>
        <w:rPr>
          <w:sz w:val="24"/>
          <w:szCs w:val="24"/>
        </w:rPr>
      </w:pPr>
      <w:r w:rsidRPr="00965043">
        <w:rPr>
          <w:sz w:val="24"/>
          <w:szCs w:val="24"/>
        </w:rPr>
        <w:t xml:space="preserve">Блок </w:t>
      </w:r>
      <w:r w:rsidR="00DB3714" w:rsidRPr="00965043">
        <w:rPr>
          <w:sz w:val="24"/>
          <w:szCs w:val="24"/>
        </w:rPr>
        <w:t xml:space="preserve">управления </w:t>
      </w:r>
      <w:r w:rsidRPr="00965043">
        <w:rPr>
          <w:sz w:val="24"/>
          <w:szCs w:val="24"/>
        </w:rPr>
        <w:t>должен обеспечивать:</w:t>
      </w:r>
    </w:p>
    <w:p w:rsidR="00A06641" w:rsidRPr="00965043" w:rsidRDefault="00A06641" w:rsidP="00315964">
      <w:pPr>
        <w:pStyle w:val="ae"/>
        <w:numPr>
          <w:ilvl w:val="0"/>
          <w:numId w:val="17"/>
        </w:numPr>
        <w:spacing w:after="120"/>
        <w:ind w:left="0" w:firstLine="426"/>
        <w:rPr>
          <w:sz w:val="24"/>
          <w:szCs w:val="24"/>
        </w:rPr>
      </w:pPr>
      <w:r w:rsidRPr="00965043">
        <w:rPr>
          <w:sz w:val="24"/>
          <w:szCs w:val="24"/>
        </w:rPr>
        <w:t>Внутреннее питание дискретных входов постоянным напряжением 24В (входы «сухой контакт»);</w:t>
      </w:r>
    </w:p>
    <w:p w:rsidR="00A06641" w:rsidRPr="00965043" w:rsidRDefault="00A06641" w:rsidP="00315964">
      <w:pPr>
        <w:pStyle w:val="ae"/>
        <w:numPr>
          <w:ilvl w:val="0"/>
          <w:numId w:val="17"/>
        </w:numPr>
        <w:spacing w:after="120"/>
        <w:ind w:left="0" w:firstLine="426"/>
        <w:rPr>
          <w:sz w:val="24"/>
          <w:szCs w:val="24"/>
        </w:rPr>
      </w:pPr>
      <w:r w:rsidRPr="00965043">
        <w:rPr>
          <w:sz w:val="24"/>
          <w:szCs w:val="24"/>
        </w:rPr>
        <w:t xml:space="preserve">Защиту от ложных срабатываний дискретных входов блока от воздействия </w:t>
      </w:r>
      <w:proofErr w:type="gramStart"/>
      <w:r w:rsidR="00315964" w:rsidRPr="00965043">
        <w:rPr>
          <w:sz w:val="24"/>
          <w:szCs w:val="24"/>
        </w:rPr>
        <w:t xml:space="preserve">электромагнитных  </w:t>
      </w:r>
      <w:r w:rsidRPr="00965043">
        <w:rPr>
          <w:sz w:val="24"/>
          <w:szCs w:val="24"/>
        </w:rPr>
        <w:t>помех</w:t>
      </w:r>
      <w:proofErr w:type="gramEnd"/>
      <w:r w:rsidRPr="00965043">
        <w:rPr>
          <w:sz w:val="24"/>
          <w:szCs w:val="24"/>
        </w:rPr>
        <w:t>;</w:t>
      </w:r>
    </w:p>
    <w:p w:rsidR="00A06641" w:rsidRPr="00965043" w:rsidRDefault="00A06641" w:rsidP="00315964">
      <w:pPr>
        <w:pStyle w:val="ae"/>
        <w:numPr>
          <w:ilvl w:val="0"/>
          <w:numId w:val="17"/>
        </w:numPr>
        <w:spacing w:after="120"/>
        <w:ind w:left="0" w:firstLine="426"/>
        <w:rPr>
          <w:sz w:val="24"/>
          <w:szCs w:val="24"/>
        </w:rPr>
      </w:pPr>
      <w:r w:rsidRPr="00965043">
        <w:rPr>
          <w:sz w:val="24"/>
          <w:szCs w:val="24"/>
        </w:rPr>
        <w:t xml:space="preserve">Гальваническую развязку всех электрических </w:t>
      </w:r>
      <w:r w:rsidR="00573941" w:rsidRPr="00965043">
        <w:rPr>
          <w:sz w:val="24"/>
          <w:szCs w:val="24"/>
        </w:rPr>
        <w:t>ц</w:t>
      </w:r>
      <w:r w:rsidRPr="00965043">
        <w:rPr>
          <w:sz w:val="24"/>
          <w:szCs w:val="24"/>
        </w:rPr>
        <w:t>епей блока относительно корпуса;</w:t>
      </w:r>
    </w:p>
    <w:p w:rsidR="00A06641" w:rsidRPr="00965043" w:rsidRDefault="00573941" w:rsidP="00315964">
      <w:pPr>
        <w:pStyle w:val="ae"/>
        <w:numPr>
          <w:ilvl w:val="0"/>
          <w:numId w:val="17"/>
        </w:numPr>
        <w:spacing w:after="120"/>
        <w:ind w:left="0" w:firstLine="426"/>
        <w:rPr>
          <w:sz w:val="24"/>
          <w:szCs w:val="24"/>
        </w:rPr>
      </w:pPr>
      <w:r w:rsidRPr="00965043">
        <w:rPr>
          <w:sz w:val="24"/>
          <w:szCs w:val="24"/>
        </w:rPr>
        <w:t>Гальваническую развязку дискретных выходов (и входов питания от токовых цепей для (БУВВ-Т) относительно электрических цепей блока и между собой.</w:t>
      </w:r>
    </w:p>
    <w:p w:rsidR="00565069" w:rsidRPr="00965043" w:rsidRDefault="00565069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965043" w:rsidRDefault="00612811" w:rsidP="00567CA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65043">
        <w:rPr>
          <w:b/>
          <w:bCs/>
          <w:sz w:val="26"/>
          <w:szCs w:val="26"/>
        </w:rPr>
        <w:t>Общие требования.</w:t>
      </w:r>
    </w:p>
    <w:p w:rsidR="00612811" w:rsidRPr="00965043" w:rsidRDefault="00612811" w:rsidP="00632DA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965043">
        <w:rPr>
          <w:sz w:val="24"/>
          <w:szCs w:val="24"/>
        </w:rPr>
        <w:t>К поставке допуска</w:t>
      </w:r>
      <w:r w:rsidR="000858AE" w:rsidRPr="00965043">
        <w:rPr>
          <w:sz w:val="24"/>
          <w:szCs w:val="24"/>
        </w:rPr>
        <w:t>ю</w:t>
      </w:r>
      <w:r w:rsidRPr="00965043">
        <w:rPr>
          <w:sz w:val="24"/>
          <w:szCs w:val="24"/>
        </w:rPr>
        <w:t xml:space="preserve">тся </w:t>
      </w:r>
      <w:r w:rsidR="00D52C52" w:rsidRPr="00965043">
        <w:rPr>
          <w:sz w:val="24"/>
          <w:szCs w:val="24"/>
        </w:rPr>
        <w:t>запчасти к выключателям</w:t>
      </w:r>
      <w:r w:rsidRPr="00965043">
        <w:rPr>
          <w:sz w:val="24"/>
          <w:szCs w:val="24"/>
        </w:rPr>
        <w:t>, отвечающ</w:t>
      </w:r>
      <w:r w:rsidR="000858AE" w:rsidRPr="00965043">
        <w:rPr>
          <w:sz w:val="24"/>
          <w:szCs w:val="24"/>
        </w:rPr>
        <w:t>и</w:t>
      </w:r>
      <w:r w:rsidRPr="00965043">
        <w:rPr>
          <w:sz w:val="24"/>
          <w:szCs w:val="24"/>
        </w:rPr>
        <w:t>е следующим требованиям:</w:t>
      </w:r>
    </w:p>
    <w:p w:rsidR="00775178" w:rsidRPr="00965043" w:rsidRDefault="00775178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продукция должна быть новой, ранее не использованной;</w:t>
      </w:r>
    </w:p>
    <w:p w:rsidR="00612811" w:rsidRPr="00965043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для российских производителей - </w:t>
      </w:r>
      <w:r w:rsidR="000858AE" w:rsidRPr="00965043">
        <w:rPr>
          <w:sz w:val="24"/>
          <w:szCs w:val="24"/>
        </w:rPr>
        <w:t>документы, подтверждающие соответствие тех</w:t>
      </w:r>
      <w:r w:rsidR="0071533A" w:rsidRPr="00965043">
        <w:rPr>
          <w:sz w:val="24"/>
          <w:szCs w:val="24"/>
        </w:rPr>
        <w:t xml:space="preserve">ническим требованиям: </w:t>
      </w:r>
      <w:r w:rsidRPr="00965043">
        <w:rPr>
          <w:sz w:val="24"/>
          <w:szCs w:val="24"/>
        </w:rPr>
        <w:t xml:space="preserve">положительное </w:t>
      </w:r>
      <w:r w:rsidR="0071533A" w:rsidRPr="00965043">
        <w:rPr>
          <w:sz w:val="24"/>
          <w:szCs w:val="24"/>
        </w:rPr>
        <w:t>заключение МВК, ТУ</w:t>
      </w:r>
      <w:r w:rsidRPr="00965043">
        <w:rPr>
          <w:sz w:val="24"/>
          <w:szCs w:val="24"/>
        </w:rPr>
        <w:t>;</w:t>
      </w:r>
    </w:p>
    <w:p w:rsidR="00612811" w:rsidRPr="00965043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lastRenderedPageBreak/>
        <w:t>для импортн</w:t>
      </w:r>
      <w:r w:rsidR="004E144D" w:rsidRPr="00965043">
        <w:rPr>
          <w:sz w:val="24"/>
          <w:szCs w:val="24"/>
        </w:rPr>
        <w:t>ых</w:t>
      </w:r>
      <w:r w:rsidRPr="00965043">
        <w:rPr>
          <w:sz w:val="24"/>
          <w:szCs w:val="24"/>
        </w:rPr>
        <w:t xml:space="preserve"> </w:t>
      </w:r>
      <w:r w:rsidR="0071533A" w:rsidRPr="00965043">
        <w:rPr>
          <w:sz w:val="24"/>
          <w:szCs w:val="24"/>
        </w:rPr>
        <w:t>производителей</w:t>
      </w:r>
      <w:r w:rsidR="004E144D" w:rsidRPr="00965043">
        <w:rPr>
          <w:sz w:val="24"/>
          <w:szCs w:val="24"/>
        </w:rPr>
        <w:t>, а так же для отечественных</w:t>
      </w:r>
      <w:r w:rsidR="0071533A" w:rsidRPr="00965043">
        <w:rPr>
          <w:sz w:val="24"/>
          <w:szCs w:val="24"/>
        </w:rPr>
        <w:t xml:space="preserve">, выпускающих </w:t>
      </w:r>
      <w:r w:rsidR="007C64EC" w:rsidRPr="00965043">
        <w:rPr>
          <w:sz w:val="24"/>
          <w:szCs w:val="24"/>
        </w:rPr>
        <w:t>электромеханические реле</w:t>
      </w:r>
      <w:r w:rsidR="0021378B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65043" w:rsidRDefault="0026458C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32DA6" w:rsidRPr="00965043" w:rsidRDefault="00632DA6" w:rsidP="00632DA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запасные части должны соответствовать требованиям технической политики ПАО «</w:t>
      </w:r>
      <w:r w:rsidR="00447570" w:rsidRPr="00965043">
        <w:rPr>
          <w:sz w:val="24"/>
          <w:szCs w:val="24"/>
        </w:rPr>
        <w:t>Россети</w:t>
      </w:r>
      <w:r w:rsidRPr="00965043">
        <w:rPr>
          <w:sz w:val="24"/>
          <w:szCs w:val="24"/>
        </w:rPr>
        <w:t>»;</w:t>
      </w:r>
    </w:p>
    <w:p w:rsidR="00FB7AEF" w:rsidRPr="00965043" w:rsidRDefault="00F66FC0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наличие заключени</w:t>
      </w:r>
      <w:r w:rsidR="00FB7AEF" w:rsidRPr="00965043">
        <w:rPr>
          <w:sz w:val="24"/>
          <w:szCs w:val="24"/>
        </w:rPr>
        <w:t>я</w:t>
      </w:r>
      <w:r w:rsidRPr="00965043">
        <w:rPr>
          <w:sz w:val="24"/>
          <w:szCs w:val="24"/>
        </w:rPr>
        <w:t xml:space="preserve"> о соответствии требованиям документ</w:t>
      </w:r>
      <w:r w:rsidR="00FB7AEF" w:rsidRPr="00965043">
        <w:rPr>
          <w:sz w:val="24"/>
          <w:szCs w:val="24"/>
        </w:rPr>
        <w:t>ам</w:t>
      </w:r>
      <w:r w:rsidRPr="00965043">
        <w:rPr>
          <w:sz w:val="24"/>
          <w:szCs w:val="24"/>
        </w:rPr>
        <w:t xml:space="preserve">, </w:t>
      </w:r>
      <w:r w:rsidR="00FB7AEF" w:rsidRPr="00965043">
        <w:rPr>
          <w:sz w:val="24"/>
          <w:szCs w:val="24"/>
        </w:rPr>
        <w:t>устанавливающим требования к</w:t>
      </w:r>
      <w:r w:rsidRPr="00965043">
        <w:rPr>
          <w:sz w:val="24"/>
          <w:szCs w:val="24"/>
        </w:rPr>
        <w:t xml:space="preserve"> качеств</w:t>
      </w:r>
      <w:r w:rsidR="00FB7AEF" w:rsidRPr="00965043">
        <w:rPr>
          <w:sz w:val="24"/>
          <w:szCs w:val="24"/>
        </w:rPr>
        <w:t>у</w:t>
      </w:r>
      <w:r w:rsidRPr="00965043">
        <w:rPr>
          <w:sz w:val="24"/>
          <w:szCs w:val="24"/>
        </w:rPr>
        <w:t xml:space="preserve"> и </w:t>
      </w:r>
      <w:r w:rsidR="00FB7AEF" w:rsidRPr="00965043">
        <w:rPr>
          <w:sz w:val="24"/>
          <w:szCs w:val="24"/>
        </w:rPr>
        <w:t xml:space="preserve">экологической </w:t>
      </w:r>
      <w:r w:rsidRPr="00965043">
        <w:rPr>
          <w:sz w:val="24"/>
          <w:szCs w:val="24"/>
        </w:rPr>
        <w:t>безопасност</w:t>
      </w:r>
      <w:r w:rsidR="00FB7AEF" w:rsidRPr="00965043">
        <w:rPr>
          <w:sz w:val="24"/>
          <w:szCs w:val="24"/>
        </w:rPr>
        <w:t>и продукции</w:t>
      </w:r>
      <w:r w:rsidR="004D4E32" w:rsidRPr="00965043">
        <w:rPr>
          <w:sz w:val="24"/>
          <w:szCs w:val="24"/>
        </w:rPr>
        <w:t>.</w:t>
      </w:r>
      <w:r w:rsidRPr="00965043">
        <w:rPr>
          <w:sz w:val="24"/>
          <w:szCs w:val="24"/>
        </w:rPr>
        <w:t xml:space="preserve"> </w:t>
      </w:r>
    </w:p>
    <w:p w:rsidR="00612811" w:rsidRPr="00965043" w:rsidRDefault="009B362E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65043">
        <w:rPr>
          <w:sz w:val="24"/>
          <w:szCs w:val="24"/>
        </w:rPr>
        <w:t>Запчасти к выключателям</w:t>
      </w:r>
      <w:r w:rsidR="004E144D" w:rsidRPr="00965043">
        <w:rPr>
          <w:sz w:val="24"/>
          <w:szCs w:val="24"/>
        </w:rPr>
        <w:t xml:space="preserve"> должны с</w:t>
      </w:r>
      <w:r w:rsidR="00612811" w:rsidRPr="00965043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65043">
        <w:rPr>
          <w:sz w:val="24"/>
          <w:szCs w:val="24"/>
        </w:rPr>
        <w:t>ебованиям</w:t>
      </w:r>
      <w:r w:rsidR="0094245C" w:rsidRPr="00965043">
        <w:rPr>
          <w:sz w:val="24"/>
          <w:szCs w:val="24"/>
        </w:rPr>
        <w:t xml:space="preserve"> ГОСТ</w:t>
      </w:r>
      <w:r w:rsidR="00632DA6" w:rsidRPr="00965043">
        <w:rPr>
          <w:sz w:val="24"/>
          <w:szCs w:val="24"/>
        </w:rPr>
        <w:t>:</w:t>
      </w:r>
    </w:p>
    <w:p w:rsidR="00632DA6" w:rsidRPr="00965043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2DA6" w:rsidRPr="00965043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612811" w:rsidRPr="00965043" w:rsidRDefault="00612811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65043">
        <w:rPr>
          <w:sz w:val="24"/>
          <w:szCs w:val="24"/>
        </w:rPr>
        <w:t>Упаковка, транспортирование, условия и сроки хранения.</w:t>
      </w:r>
    </w:p>
    <w:p w:rsidR="00632DA6" w:rsidRPr="00965043" w:rsidRDefault="006004FC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 xml:space="preserve">Упаковка, </w:t>
      </w:r>
      <w:r w:rsidR="002E6C8A" w:rsidRPr="00965043">
        <w:rPr>
          <w:szCs w:val="24"/>
        </w:rPr>
        <w:t>транспортирование</w:t>
      </w:r>
      <w:r w:rsidRPr="00965043">
        <w:rPr>
          <w:szCs w:val="24"/>
        </w:rPr>
        <w:t>,</w:t>
      </w:r>
      <w:r w:rsidR="002E6C8A" w:rsidRPr="00965043">
        <w:rPr>
          <w:szCs w:val="24"/>
        </w:rPr>
        <w:t xml:space="preserve"> </w:t>
      </w:r>
      <w:r w:rsidRPr="00965043">
        <w:rPr>
          <w:szCs w:val="24"/>
        </w:rPr>
        <w:t xml:space="preserve">условия и сроки хранения </w:t>
      </w:r>
      <w:r w:rsidR="002E6C8A" w:rsidRPr="00965043">
        <w:rPr>
          <w:szCs w:val="24"/>
        </w:rPr>
        <w:t>должны соответствовать требованиям, указанным в технических условиях изготовителя</w:t>
      </w:r>
      <w:r w:rsidRPr="00965043">
        <w:rPr>
          <w:szCs w:val="24"/>
        </w:rPr>
        <w:t xml:space="preserve">, </w:t>
      </w:r>
      <w:r w:rsidR="00612811" w:rsidRPr="00965043">
        <w:rPr>
          <w:szCs w:val="24"/>
        </w:rPr>
        <w:t xml:space="preserve"> ГОСТ 14192</w:t>
      </w:r>
      <w:r w:rsidR="002E6C8A" w:rsidRPr="00965043">
        <w:rPr>
          <w:szCs w:val="24"/>
        </w:rPr>
        <w:t xml:space="preserve"> - 96 или соответствующих МЭК</w:t>
      </w:r>
      <w:r w:rsidR="00612811" w:rsidRPr="00965043">
        <w:rPr>
          <w:szCs w:val="24"/>
        </w:rPr>
        <w:t xml:space="preserve">. </w:t>
      </w:r>
      <w:r w:rsidR="003A2F10" w:rsidRPr="00965043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65043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65043">
        <w:rPr>
          <w:szCs w:val="24"/>
        </w:rPr>
        <w:t>продукции</w:t>
      </w:r>
      <w:r w:rsidR="00612811" w:rsidRPr="00965043">
        <w:rPr>
          <w:szCs w:val="24"/>
        </w:rPr>
        <w:t>.</w:t>
      </w:r>
    </w:p>
    <w:p w:rsidR="00632DA6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2811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Упаковка должна производиться в соответствии с требованиями нормативно-технической документации на конкретные типы запасных частей.</w:t>
      </w:r>
    </w:p>
    <w:p w:rsidR="00632DA6" w:rsidRPr="00965043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65043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требованиями.</w:t>
      </w:r>
    </w:p>
    <w:p w:rsidR="00632DA6" w:rsidRPr="00965043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65043">
        <w:rPr>
          <w:sz w:val="24"/>
          <w:szCs w:val="24"/>
        </w:rPr>
        <w:t xml:space="preserve">В комплект поставки должно входить: </w:t>
      </w:r>
    </w:p>
    <w:p w:rsidR="00632DA6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- запасные части конкретного типа;</w:t>
      </w:r>
    </w:p>
    <w:p w:rsidR="00632DA6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- паспорт по нормативной документации, утвержденной в установленном порядке;</w:t>
      </w:r>
    </w:p>
    <w:p w:rsidR="00632DA6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32DA6" w:rsidRPr="0096504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632DA6" w:rsidRPr="00965043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65043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4F4E9E" w:rsidRPr="00965043" w:rsidRDefault="004F4E9E" w:rsidP="00612811">
      <w:pPr>
        <w:spacing w:line="276" w:lineRule="auto"/>
        <w:rPr>
          <w:sz w:val="24"/>
          <w:szCs w:val="24"/>
        </w:rPr>
      </w:pPr>
    </w:p>
    <w:p w:rsidR="00612811" w:rsidRPr="00965043" w:rsidRDefault="00612811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65043">
        <w:rPr>
          <w:b/>
          <w:bCs/>
          <w:sz w:val="26"/>
          <w:szCs w:val="26"/>
        </w:rPr>
        <w:t>Гарантийные обязательства.</w:t>
      </w:r>
    </w:p>
    <w:p w:rsidR="004F4E9E" w:rsidRPr="00965043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Гарантия на поставляем</w:t>
      </w:r>
      <w:r w:rsidR="009465AC" w:rsidRPr="00965043">
        <w:rPr>
          <w:sz w:val="24"/>
          <w:szCs w:val="24"/>
        </w:rPr>
        <w:t>ые</w:t>
      </w:r>
      <w:r w:rsidRPr="00965043">
        <w:rPr>
          <w:sz w:val="24"/>
          <w:szCs w:val="24"/>
        </w:rPr>
        <w:t xml:space="preserve"> </w:t>
      </w:r>
      <w:r w:rsidR="00D37B2E" w:rsidRPr="00965043">
        <w:rPr>
          <w:sz w:val="24"/>
          <w:szCs w:val="24"/>
        </w:rPr>
        <w:t>запчасти к выключателям</w:t>
      </w:r>
      <w:r w:rsidR="0021378B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 xml:space="preserve">должна распространяться не менее чем на </w:t>
      </w:r>
      <w:r w:rsidR="00632DA6" w:rsidRPr="00965043">
        <w:rPr>
          <w:sz w:val="24"/>
          <w:szCs w:val="24"/>
        </w:rPr>
        <w:t>36</w:t>
      </w:r>
      <w:r w:rsidRPr="00965043">
        <w:rPr>
          <w:sz w:val="24"/>
          <w:szCs w:val="24"/>
        </w:rPr>
        <w:t xml:space="preserve"> месяц</w:t>
      </w:r>
      <w:r w:rsidR="00C44DD6" w:rsidRPr="00965043">
        <w:rPr>
          <w:sz w:val="24"/>
          <w:szCs w:val="24"/>
        </w:rPr>
        <w:t>ев</w:t>
      </w:r>
      <w:r w:rsidRPr="00965043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65043">
        <w:rPr>
          <w:sz w:val="24"/>
          <w:szCs w:val="24"/>
        </w:rPr>
        <w:t>их ввода</w:t>
      </w:r>
      <w:r w:rsidRPr="00965043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 w:rsidRPr="00965043">
        <w:rPr>
          <w:sz w:val="24"/>
          <w:szCs w:val="24"/>
        </w:rPr>
        <w:t>Покупателем</w:t>
      </w:r>
      <w:r w:rsidR="00310587" w:rsidRPr="00965043">
        <w:rPr>
          <w:sz w:val="24"/>
          <w:szCs w:val="24"/>
        </w:rPr>
        <w:t>, устранять любые дефекты</w:t>
      </w:r>
      <w:r w:rsidRPr="00965043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965043">
        <w:rPr>
          <w:sz w:val="24"/>
          <w:szCs w:val="24"/>
        </w:rPr>
        <w:t>запчастей к выключателям</w:t>
      </w:r>
      <w:r w:rsidR="0021378B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>из строя</w:t>
      </w:r>
      <w:r w:rsidR="00310587" w:rsidRPr="00965043">
        <w:rPr>
          <w:sz w:val="24"/>
          <w:szCs w:val="24"/>
        </w:rPr>
        <w:t xml:space="preserve">, </w:t>
      </w:r>
      <w:r w:rsidR="00310587" w:rsidRPr="00965043">
        <w:rPr>
          <w:sz w:val="24"/>
          <w:szCs w:val="24"/>
        </w:rPr>
        <w:lastRenderedPageBreak/>
        <w:t>П</w:t>
      </w:r>
      <w:r w:rsidRPr="00965043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E17EF4" w:rsidRPr="00965043">
        <w:rPr>
          <w:sz w:val="24"/>
          <w:szCs w:val="24"/>
        </w:rPr>
        <w:t>10</w:t>
      </w:r>
      <w:r w:rsidR="00094AC3" w:rsidRPr="00965043">
        <w:rPr>
          <w:sz w:val="24"/>
          <w:szCs w:val="24"/>
        </w:rPr>
        <w:t xml:space="preserve"> календарных</w:t>
      </w:r>
      <w:r w:rsidRPr="00965043">
        <w:rPr>
          <w:sz w:val="24"/>
          <w:szCs w:val="24"/>
        </w:rPr>
        <w:t xml:space="preserve"> дней со дня получения письменного извещения </w:t>
      </w:r>
      <w:r w:rsidR="00AC69EB" w:rsidRPr="00965043">
        <w:rPr>
          <w:sz w:val="24"/>
          <w:szCs w:val="24"/>
        </w:rPr>
        <w:t>Покупателя</w:t>
      </w:r>
      <w:r w:rsidRPr="00965043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C7F47" w:rsidRPr="00965043" w:rsidRDefault="009C7F4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65043" w:rsidRDefault="00EA00A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65043">
        <w:rPr>
          <w:b/>
          <w:bCs/>
          <w:sz w:val="26"/>
          <w:szCs w:val="26"/>
        </w:rPr>
        <w:t xml:space="preserve">Требования к надежности и </w:t>
      </w:r>
      <w:r w:rsidR="00612811" w:rsidRPr="00965043">
        <w:rPr>
          <w:b/>
          <w:bCs/>
          <w:sz w:val="26"/>
          <w:szCs w:val="26"/>
        </w:rPr>
        <w:t xml:space="preserve">живучести </w:t>
      </w:r>
      <w:r w:rsidR="000D4FD2" w:rsidRPr="00965043">
        <w:rPr>
          <w:b/>
          <w:bCs/>
          <w:sz w:val="26"/>
          <w:szCs w:val="26"/>
        </w:rPr>
        <w:t>продукции</w:t>
      </w:r>
      <w:r w:rsidR="00612811" w:rsidRPr="00965043">
        <w:rPr>
          <w:b/>
          <w:bCs/>
          <w:sz w:val="26"/>
          <w:szCs w:val="26"/>
        </w:rPr>
        <w:t>.</w:t>
      </w:r>
    </w:p>
    <w:p w:rsidR="00612811" w:rsidRPr="00965043" w:rsidRDefault="007C49C1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Запчасти к выключателям</w:t>
      </w:r>
      <w:r w:rsidR="0021378B" w:rsidRPr="00965043">
        <w:rPr>
          <w:sz w:val="24"/>
          <w:szCs w:val="24"/>
        </w:rPr>
        <w:t xml:space="preserve"> </w:t>
      </w:r>
      <w:r w:rsidR="00DD2421" w:rsidRPr="00965043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65043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965043">
        <w:rPr>
          <w:sz w:val="24"/>
          <w:szCs w:val="24"/>
        </w:rPr>
        <w:t>15</w:t>
      </w:r>
      <w:r w:rsidR="00612811" w:rsidRPr="00965043">
        <w:rPr>
          <w:sz w:val="24"/>
          <w:szCs w:val="24"/>
        </w:rPr>
        <w:t xml:space="preserve"> лет.</w:t>
      </w:r>
    </w:p>
    <w:p w:rsidR="004F4E9E" w:rsidRPr="00965043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65043" w:rsidRDefault="006004FC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65043">
        <w:rPr>
          <w:b/>
          <w:bCs/>
          <w:sz w:val="26"/>
          <w:szCs w:val="26"/>
        </w:rPr>
        <w:t>Маркировка, с</w:t>
      </w:r>
      <w:r w:rsidR="00612811" w:rsidRPr="00965043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965043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Маркировка </w:t>
      </w:r>
      <w:r w:rsidR="007C49C1" w:rsidRPr="00965043">
        <w:rPr>
          <w:sz w:val="24"/>
          <w:szCs w:val="24"/>
        </w:rPr>
        <w:t>запчастей к выключателям</w:t>
      </w:r>
      <w:r w:rsidR="0021378B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 xml:space="preserve">должна содержать следующие данные: </w:t>
      </w:r>
    </w:p>
    <w:p w:rsidR="004D4E32" w:rsidRPr="00965043" w:rsidRDefault="00C9764E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65043">
        <w:rPr>
          <w:sz w:val="24"/>
          <w:szCs w:val="24"/>
        </w:rPr>
        <w:t>наименование изготовителя;</w:t>
      </w:r>
    </w:p>
    <w:p w:rsidR="004D4E32" w:rsidRPr="00965043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65043">
        <w:rPr>
          <w:sz w:val="24"/>
          <w:szCs w:val="24"/>
        </w:rPr>
        <w:t>год выпуска;</w:t>
      </w:r>
    </w:p>
    <w:p w:rsidR="00C9764E" w:rsidRPr="00965043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65043">
        <w:rPr>
          <w:sz w:val="24"/>
          <w:szCs w:val="24"/>
        </w:rPr>
        <w:t xml:space="preserve">марку </w:t>
      </w:r>
      <w:r w:rsidR="0000261E" w:rsidRPr="00965043">
        <w:rPr>
          <w:sz w:val="24"/>
          <w:szCs w:val="24"/>
        </w:rPr>
        <w:t>изделия</w:t>
      </w:r>
      <w:r w:rsidRPr="00965043">
        <w:rPr>
          <w:sz w:val="24"/>
          <w:szCs w:val="24"/>
        </w:rPr>
        <w:t>.</w:t>
      </w:r>
    </w:p>
    <w:p w:rsidR="004F4E9E" w:rsidRPr="00965043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По всем видам </w:t>
      </w:r>
      <w:r w:rsidR="007C49C1" w:rsidRPr="00965043">
        <w:rPr>
          <w:sz w:val="24"/>
          <w:szCs w:val="24"/>
        </w:rPr>
        <w:t>запчастей к выключателям</w:t>
      </w:r>
      <w:r w:rsidR="0021378B" w:rsidRPr="00965043">
        <w:rPr>
          <w:sz w:val="24"/>
          <w:szCs w:val="24"/>
        </w:rPr>
        <w:t xml:space="preserve"> </w:t>
      </w:r>
      <w:r w:rsidRPr="00965043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2.601</w:t>
      </w:r>
      <w:r w:rsidR="007B0386" w:rsidRPr="00965043">
        <w:rPr>
          <w:sz w:val="24"/>
          <w:szCs w:val="24"/>
        </w:rPr>
        <w:t>-20</w:t>
      </w:r>
      <w:r w:rsidR="00D64F78">
        <w:rPr>
          <w:sz w:val="24"/>
          <w:szCs w:val="24"/>
        </w:rPr>
        <w:t>19</w:t>
      </w:r>
      <w:r w:rsidRPr="00965043">
        <w:rPr>
          <w:sz w:val="24"/>
          <w:szCs w:val="24"/>
        </w:rPr>
        <w:t xml:space="preserve"> по монтажу, о</w:t>
      </w:r>
      <w:bookmarkStart w:id="1" w:name="_GoBack"/>
      <w:bookmarkEnd w:id="1"/>
      <w:r w:rsidRPr="00965043">
        <w:rPr>
          <w:sz w:val="24"/>
          <w:szCs w:val="24"/>
        </w:rPr>
        <w:t xml:space="preserve">беспечению правильной и безопасной эксплуатации, технического обслуживания поставляемых </w:t>
      </w:r>
      <w:r w:rsidR="007C49C1" w:rsidRPr="00965043">
        <w:rPr>
          <w:sz w:val="24"/>
          <w:szCs w:val="24"/>
        </w:rPr>
        <w:t>изделий</w:t>
      </w:r>
      <w:r w:rsidRPr="00965043">
        <w:rPr>
          <w:sz w:val="24"/>
          <w:szCs w:val="24"/>
        </w:rPr>
        <w:t xml:space="preserve">. </w:t>
      </w:r>
    </w:p>
    <w:p w:rsidR="004F4E9E" w:rsidRPr="00965043" w:rsidRDefault="004F4E9E" w:rsidP="00DC7833">
      <w:pPr>
        <w:pStyle w:val="ae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65043" w:rsidRDefault="00612811" w:rsidP="00F7292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65043">
        <w:rPr>
          <w:b/>
          <w:bCs/>
          <w:sz w:val="26"/>
          <w:szCs w:val="26"/>
        </w:rPr>
        <w:t xml:space="preserve">Правила приемки </w:t>
      </w:r>
      <w:r w:rsidR="000D4FD2" w:rsidRPr="00965043">
        <w:rPr>
          <w:b/>
          <w:bCs/>
          <w:sz w:val="26"/>
          <w:szCs w:val="26"/>
        </w:rPr>
        <w:t>продукции</w:t>
      </w:r>
      <w:r w:rsidRPr="00965043">
        <w:rPr>
          <w:b/>
          <w:bCs/>
          <w:sz w:val="26"/>
          <w:szCs w:val="26"/>
        </w:rPr>
        <w:t>.</w:t>
      </w:r>
    </w:p>
    <w:p w:rsidR="00612811" w:rsidRPr="00965043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65043">
        <w:rPr>
          <w:szCs w:val="24"/>
        </w:rPr>
        <w:t xml:space="preserve">Каждая партия </w:t>
      </w:r>
      <w:r w:rsidR="009400FA" w:rsidRPr="00965043">
        <w:rPr>
          <w:szCs w:val="24"/>
        </w:rPr>
        <w:t>запчастей к выключателям</w:t>
      </w:r>
      <w:r w:rsidR="00E01C90" w:rsidRPr="00965043">
        <w:rPr>
          <w:szCs w:val="24"/>
        </w:rPr>
        <w:t xml:space="preserve"> </w:t>
      </w:r>
      <w:r w:rsidRPr="00965043">
        <w:rPr>
          <w:szCs w:val="24"/>
        </w:rPr>
        <w:t>должна пройти</w:t>
      </w:r>
      <w:r w:rsidR="00612811" w:rsidRPr="00965043">
        <w:rPr>
          <w:szCs w:val="24"/>
        </w:rPr>
        <w:t xml:space="preserve"> входной контроль, осуществляемый представителями филиал</w:t>
      </w:r>
      <w:r w:rsidR="00963400" w:rsidRPr="00965043">
        <w:rPr>
          <w:szCs w:val="24"/>
        </w:rPr>
        <w:t>ов</w:t>
      </w:r>
      <w:r w:rsidR="00612811" w:rsidRPr="00965043">
        <w:rPr>
          <w:szCs w:val="24"/>
        </w:rPr>
        <w:t xml:space="preserve"> </w:t>
      </w:r>
      <w:r w:rsidR="00ED7174" w:rsidRPr="00965043">
        <w:rPr>
          <w:szCs w:val="24"/>
        </w:rPr>
        <w:t>ПАО</w:t>
      </w:r>
      <w:r w:rsidR="00612811" w:rsidRPr="00965043">
        <w:rPr>
          <w:szCs w:val="24"/>
        </w:rPr>
        <w:t xml:space="preserve"> «МРСК Центра»</w:t>
      </w:r>
      <w:r w:rsidR="00A10B49" w:rsidRPr="00965043">
        <w:rPr>
          <w:szCs w:val="24"/>
        </w:rPr>
        <w:t xml:space="preserve"> </w:t>
      </w:r>
      <w:r w:rsidR="00612811" w:rsidRPr="00965043">
        <w:rPr>
          <w:szCs w:val="24"/>
        </w:rPr>
        <w:t xml:space="preserve">и ответственными представителями Поставщика при получении </w:t>
      </w:r>
      <w:r w:rsidRPr="00965043">
        <w:rPr>
          <w:szCs w:val="24"/>
        </w:rPr>
        <w:t>их</w:t>
      </w:r>
      <w:r w:rsidR="00612811" w:rsidRPr="00965043">
        <w:rPr>
          <w:szCs w:val="24"/>
        </w:rPr>
        <w:t xml:space="preserve"> на склад.</w:t>
      </w:r>
    </w:p>
    <w:p w:rsidR="00612811" w:rsidRPr="00965043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965043" w:rsidRDefault="00497866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Pr="00965043" w:rsidRDefault="00963400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E4F09" w:rsidRPr="00965043" w:rsidRDefault="008E4F09" w:rsidP="008E4F0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 xml:space="preserve">Заместитель главного инженера  </w:t>
      </w:r>
    </w:p>
    <w:p w:rsidR="00625304" w:rsidRPr="00965043" w:rsidRDefault="008E4F09" w:rsidP="008E4F0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65043">
        <w:rPr>
          <w:sz w:val="24"/>
          <w:szCs w:val="24"/>
        </w:rPr>
        <w:t>по эксплуатации-начальник УВС</w:t>
      </w:r>
      <w:r w:rsidRPr="00965043">
        <w:rPr>
          <w:sz w:val="24"/>
          <w:szCs w:val="24"/>
        </w:rPr>
        <w:tab/>
      </w:r>
      <w:r w:rsidRPr="00965043">
        <w:rPr>
          <w:sz w:val="24"/>
          <w:szCs w:val="24"/>
        </w:rPr>
        <w:tab/>
        <w:t>_________________</w:t>
      </w:r>
      <w:r w:rsidRPr="00965043">
        <w:rPr>
          <w:sz w:val="24"/>
          <w:szCs w:val="24"/>
        </w:rPr>
        <w:tab/>
      </w:r>
      <w:r w:rsidRPr="00965043">
        <w:rPr>
          <w:sz w:val="24"/>
          <w:szCs w:val="24"/>
        </w:rPr>
        <w:tab/>
        <w:t>Ю.А. Кривцов</w:t>
      </w:r>
    </w:p>
    <w:sectPr w:rsidR="00625304" w:rsidRPr="00965043" w:rsidSect="000D6540">
      <w:headerReference w:type="even" r:id="rId11"/>
      <w:footerReference w:type="default" r:id="rId12"/>
      <w:pgSz w:w="12240" w:h="15840" w:code="1"/>
      <w:pgMar w:top="567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001" w:rsidRDefault="00217001">
      <w:r>
        <w:separator/>
      </w:r>
    </w:p>
  </w:endnote>
  <w:endnote w:type="continuationSeparator" w:id="0">
    <w:p w:rsidR="00217001" w:rsidRDefault="0021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3C4" w:rsidRDefault="00A243C4">
    <w:pPr>
      <w:pStyle w:val="aa"/>
      <w:jc w:val="center"/>
    </w:pPr>
  </w:p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001" w:rsidRDefault="00217001">
      <w:r>
        <w:separator/>
      </w:r>
    </w:p>
  </w:footnote>
  <w:footnote w:type="continuationSeparator" w:id="0">
    <w:p w:rsidR="00217001" w:rsidRDefault="0021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DA10913"/>
    <w:multiLevelType w:val="hybridMultilevel"/>
    <w:tmpl w:val="1C2E6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0A66A0"/>
    <w:multiLevelType w:val="hybridMultilevel"/>
    <w:tmpl w:val="BFE41276"/>
    <w:lvl w:ilvl="0" w:tplc="DF5A30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4"/>
  </w:num>
  <w:num w:numId="5">
    <w:abstractNumId w:val="14"/>
  </w:num>
  <w:num w:numId="6">
    <w:abstractNumId w:val="17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10"/>
  </w:num>
  <w:num w:numId="15">
    <w:abstractNumId w:val="7"/>
  </w:num>
  <w:num w:numId="16">
    <w:abstractNumId w:val="6"/>
  </w:num>
  <w:num w:numId="1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4A02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B5710"/>
    <w:rsid w:val="001B7166"/>
    <w:rsid w:val="001B74C0"/>
    <w:rsid w:val="001C37EA"/>
    <w:rsid w:val="001C402A"/>
    <w:rsid w:val="001C4CAD"/>
    <w:rsid w:val="001D2559"/>
    <w:rsid w:val="001D4B0D"/>
    <w:rsid w:val="001D6558"/>
    <w:rsid w:val="001D7CA1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17001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3D1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2826"/>
    <w:rsid w:val="0031318C"/>
    <w:rsid w:val="00314030"/>
    <w:rsid w:val="00314E5D"/>
    <w:rsid w:val="0031510C"/>
    <w:rsid w:val="00315964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53334"/>
    <w:rsid w:val="00354B25"/>
    <w:rsid w:val="0035538F"/>
    <w:rsid w:val="00355F3A"/>
    <w:rsid w:val="00355F50"/>
    <w:rsid w:val="0036100E"/>
    <w:rsid w:val="00361E0B"/>
    <w:rsid w:val="00363396"/>
    <w:rsid w:val="0036343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2127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5AC9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550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55D0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C7D81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5069"/>
    <w:rsid w:val="00567CAA"/>
    <w:rsid w:val="00567CD4"/>
    <w:rsid w:val="00573941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143"/>
    <w:rsid w:val="005D4B2E"/>
    <w:rsid w:val="005D5206"/>
    <w:rsid w:val="005D60BD"/>
    <w:rsid w:val="005E02C1"/>
    <w:rsid w:val="005E292D"/>
    <w:rsid w:val="005E38E5"/>
    <w:rsid w:val="005E78F0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5EA5"/>
    <w:rsid w:val="00607620"/>
    <w:rsid w:val="00610CAB"/>
    <w:rsid w:val="006121A0"/>
    <w:rsid w:val="00612811"/>
    <w:rsid w:val="006149C7"/>
    <w:rsid w:val="00615023"/>
    <w:rsid w:val="00615786"/>
    <w:rsid w:val="00615D22"/>
    <w:rsid w:val="00622474"/>
    <w:rsid w:val="00622D56"/>
    <w:rsid w:val="00622E6C"/>
    <w:rsid w:val="00624461"/>
    <w:rsid w:val="00625088"/>
    <w:rsid w:val="00625304"/>
    <w:rsid w:val="0062541E"/>
    <w:rsid w:val="006269BB"/>
    <w:rsid w:val="00632955"/>
    <w:rsid w:val="00632BA3"/>
    <w:rsid w:val="00632DA6"/>
    <w:rsid w:val="00635291"/>
    <w:rsid w:val="006364F4"/>
    <w:rsid w:val="00637309"/>
    <w:rsid w:val="0063792A"/>
    <w:rsid w:val="006405AF"/>
    <w:rsid w:val="00643D80"/>
    <w:rsid w:val="00644676"/>
    <w:rsid w:val="006459FD"/>
    <w:rsid w:val="00647228"/>
    <w:rsid w:val="00650CE7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79D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4CFA"/>
    <w:rsid w:val="006C75F1"/>
    <w:rsid w:val="006D1137"/>
    <w:rsid w:val="006D1836"/>
    <w:rsid w:val="006D4AD2"/>
    <w:rsid w:val="006D4C35"/>
    <w:rsid w:val="006D51BB"/>
    <w:rsid w:val="006E018C"/>
    <w:rsid w:val="006E13F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086D"/>
    <w:rsid w:val="007326A6"/>
    <w:rsid w:val="007326BC"/>
    <w:rsid w:val="00732BFD"/>
    <w:rsid w:val="00732C5D"/>
    <w:rsid w:val="007331CB"/>
    <w:rsid w:val="0073416A"/>
    <w:rsid w:val="00735AA9"/>
    <w:rsid w:val="00736D9B"/>
    <w:rsid w:val="0074028B"/>
    <w:rsid w:val="007435DC"/>
    <w:rsid w:val="007440E0"/>
    <w:rsid w:val="00744BB7"/>
    <w:rsid w:val="0074661E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2C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3BDA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AF4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08C7"/>
    <w:rsid w:val="00881604"/>
    <w:rsid w:val="008832E3"/>
    <w:rsid w:val="00884BC3"/>
    <w:rsid w:val="0089198E"/>
    <w:rsid w:val="00892C4C"/>
    <w:rsid w:val="00894850"/>
    <w:rsid w:val="00897904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4F09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07DFE"/>
    <w:rsid w:val="009118CF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0613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246B"/>
    <w:rsid w:val="009630C2"/>
    <w:rsid w:val="00963400"/>
    <w:rsid w:val="00965043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5F87"/>
    <w:rsid w:val="00996692"/>
    <w:rsid w:val="00996839"/>
    <w:rsid w:val="009A2E7D"/>
    <w:rsid w:val="009A3226"/>
    <w:rsid w:val="009A6F0A"/>
    <w:rsid w:val="009B09DD"/>
    <w:rsid w:val="009B09F4"/>
    <w:rsid w:val="009B2FD2"/>
    <w:rsid w:val="009B362E"/>
    <w:rsid w:val="009B521D"/>
    <w:rsid w:val="009B548B"/>
    <w:rsid w:val="009B5D3A"/>
    <w:rsid w:val="009C0389"/>
    <w:rsid w:val="009C14FB"/>
    <w:rsid w:val="009C200B"/>
    <w:rsid w:val="009C6411"/>
    <w:rsid w:val="009C7D4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641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183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36A6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35B"/>
    <w:rsid w:val="00B82E4B"/>
    <w:rsid w:val="00B8412D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4B96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3E8E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46A93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3F35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624"/>
    <w:rsid w:val="00C96E10"/>
    <w:rsid w:val="00C9764E"/>
    <w:rsid w:val="00CA1F26"/>
    <w:rsid w:val="00CA4F63"/>
    <w:rsid w:val="00CA5205"/>
    <w:rsid w:val="00CA6BF7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CFB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0AAB"/>
    <w:rsid w:val="00D61273"/>
    <w:rsid w:val="00D61ED8"/>
    <w:rsid w:val="00D62E51"/>
    <w:rsid w:val="00D64F7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3CA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1A34"/>
    <w:rsid w:val="00DB3714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8F7"/>
    <w:rsid w:val="00E15A59"/>
    <w:rsid w:val="00E15EEC"/>
    <w:rsid w:val="00E17EF4"/>
    <w:rsid w:val="00E20A19"/>
    <w:rsid w:val="00E216C8"/>
    <w:rsid w:val="00E23859"/>
    <w:rsid w:val="00E258C7"/>
    <w:rsid w:val="00E26349"/>
    <w:rsid w:val="00E26AC7"/>
    <w:rsid w:val="00E26D27"/>
    <w:rsid w:val="00E27FC8"/>
    <w:rsid w:val="00E30200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67F12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174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3C42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0618"/>
    <w:rsid w:val="00FB1EA8"/>
    <w:rsid w:val="00FB3FB7"/>
    <w:rsid w:val="00FB4717"/>
    <w:rsid w:val="00FB4A8D"/>
    <w:rsid w:val="00FB5BA5"/>
    <w:rsid w:val="00FB7719"/>
    <w:rsid w:val="00FB7AEF"/>
    <w:rsid w:val="00FC32A7"/>
    <w:rsid w:val="00FC4518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D84A35-7789-4540-A9A4-5E38E66C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1B7166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1776F8-3DB7-41BC-853D-9E80FD88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№  к договору №</vt:lpstr>
      <vt:lpstr>    ТЕХНИЧЕСКОЕ ЗАДАНИЕ</vt:lpstr>
    </vt:vector>
  </TitlesOfParts>
  <Company>ОАО "НижЭСП"</Company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Майоров Алексей Александрович</cp:lastModifiedBy>
  <cp:revision>9</cp:revision>
  <cp:lastPrinted>2020-08-24T10:35:00Z</cp:lastPrinted>
  <dcterms:created xsi:type="dcterms:W3CDTF">2020-10-05T13:13:00Z</dcterms:created>
  <dcterms:modified xsi:type="dcterms:W3CDTF">2020-10-09T07:40:00Z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